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0D7968DE" w:rsidR="00E270C5" w:rsidRPr="004259CB" w:rsidRDefault="00E270C5" w:rsidP="00E270C5">
      <w:pPr>
        <w:pStyle w:val="Editionnumber"/>
      </w:pPr>
      <w:r w:rsidRPr="004259CB">
        <w:t xml:space="preserve">Edition </w:t>
      </w:r>
      <w:del w:id="0" w:author="Jeon MinSu" w:date="2021-09-03T09:26:00Z">
        <w:r w:rsidRPr="004259CB" w:rsidDel="002E518C">
          <w:delText>1</w:delText>
        </w:r>
      </w:del>
      <w:ins w:id="1" w:author="Jeon MinSu" w:date="2021-09-03T09:26:00Z">
        <w:r w:rsidR="002E518C">
          <w:t>2</w:t>
        </w:r>
      </w:ins>
      <w:r w:rsidRPr="004259CB">
        <w:t>.0</w:t>
      </w:r>
    </w:p>
    <w:p w14:paraId="7C93824F" w14:textId="69730663" w:rsidR="00D74AE1" w:rsidRPr="004259CB" w:rsidRDefault="00BB6940" w:rsidP="00E270C5">
      <w:pPr>
        <w:pStyle w:val="Documentdate"/>
      </w:pPr>
      <w:r>
        <w:t xml:space="preserve">May </w:t>
      </w:r>
      <w:del w:id="2" w:author="Jeon MinSu" w:date="2021-09-03T09:26:00Z">
        <w:r w:rsidR="004259CB" w:rsidDel="003C04E3">
          <w:delText>2018</w:delText>
        </w:r>
      </w:del>
      <w:ins w:id="3" w:author="Jeon MinSu" w:date="2021-09-03T09:26:00Z">
        <w:r w:rsidR="003C04E3">
          <w:t>2023</w:t>
        </w:r>
      </w:ins>
    </w:p>
    <w:p w14:paraId="05466EA8" w14:textId="77777777" w:rsidR="00AA74D6" w:rsidRDefault="00AA74D6" w:rsidP="003274DB">
      <w:pPr>
        <w:rPr>
          <w:lang w:val="en-GB"/>
        </w:rPr>
        <w:sectPr w:rsidR="00AA74D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C1399D" w:rsidRDefault="00AA74D6" w:rsidP="00AA74D6">
      <w:pPr>
        <w:pStyle w:val="BodyText"/>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14:paraId="192A2A7A" w14:textId="77777777" w:rsidR="00AA74D6" w:rsidRDefault="00AA74D6" w:rsidP="00AA74D6">
      <w:pPr>
        <w:pStyle w:val="BodyText"/>
        <w:rPr>
          <w:rFonts w:ascii="AvenirNext LT Pro Regular" w:hAnsi="AvenirNext LT Pro Regular"/>
        </w:rPr>
      </w:pPr>
    </w:p>
    <w:p w14:paraId="01AC4E5C" w14:textId="77777777" w:rsidR="00AA74D6" w:rsidRDefault="00AA74D6" w:rsidP="00AA74D6">
      <w:pPr>
        <w:pStyle w:val="BodyText"/>
        <w:rPr>
          <w:rFonts w:ascii="AvenirNext LT Pro Regular" w:hAnsi="AvenirNext LT Pro Regular"/>
        </w:rPr>
      </w:pPr>
    </w:p>
    <w:p w14:paraId="5E4FF4BB" w14:textId="24EBC140"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14:paraId="3C6C8E43"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w:t>
      </w:r>
      <w:r w:rsidRPr="00482F2F">
        <w:rPr>
          <w:rFonts w:ascii="AvenirNext LT Pro Regular" w:hAnsi="AvenirNext LT Pro Regular"/>
          <w:highlight w:val="yellow"/>
          <w:rPrChange w:id="4" w:author="Capt. Phillip Day" w:date="2021-04-15T13:05:00Z">
            <w:rPr>
              <w:rFonts w:ascii="AvenirNext LT Pro Regular" w:hAnsi="AvenirNext LT Pro Regular"/>
            </w:rPr>
          </w:rPrChange>
        </w:rPr>
        <w:t xml:space="preserve">Article </w:t>
      </w:r>
      <w:commentRangeStart w:id="5"/>
      <w:r w:rsidRPr="00482F2F">
        <w:rPr>
          <w:rFonts w:ascii="AvenirNext LT Pro Regular" w:hAnsi="AvenirNext LT Pro Regular"/>
          <w:highlight w:val="yellow"/>
          <w:rPrChange w:id="6" w:author="Capt. Phillip Day" w:date="2021-04-15T13:05:00Z">
            <w:rPr>
              <w:rFonts w:ascii="AvenirNext LT Pro Regular" w:hAnsi="AvenirNext LT Pro Regular"/>
            </w:rPr>
          </w:rPrChange>
        </w:rPr>
        <w:t>7</w:t>
      </w:r>
      <w:commentRangeEnd w:id="5"/>
      <w:r w:rsidR="00482F2F">
        <w:rPr>
          <w:rStyle w:val="CommentReference"/>
          <w:lang w:val="en-US"/>
        </w:rPr>
        <w:commentReference w:id="5"/>
      </w:r>
      <w:r w:rsidRPr="00DD3CD3">
        <w:rPr>
          <w:rFonts w:ascii="AvenirNext LT Pro Regular" w:hAnsi="AvenirNext LT Pro Regular"/>
        </w:rPr>
        <w:t xml:space="preserve"> of the IALA Constitution regarding the authority, duties and functions of the General Assembly,</w:t>
      </w:r>
    </w:p>
    <w:p w14:paraId="618D1A07" w14:textId="4004325B"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 ALSO</w:t>
      </w:r>
      <w:r w:rsidR="00030CB7">
        <w:rPr>
          <w:rFonts w:ascii="AvenirNext LT Pro Regular" w:hAnsi="AvenirNext LT Pro Regular"/>
        </w:rPr>
        <w:t xml:space="preserve"> </w:t>
      </w:r>
      <w:r w:rsidR="00030CB7" w:rsidRPr="00030CB7">
        <w:rPr>
          <w:rFonts w:ascii="AvenirNext LT Pro Regular" w:hAnsi="AvenirNext LT Pro Regular"/>
          <w:lang w:val="en-US"/>
        </w:rPr>
        <w:t xml:space="preserve">that a goal of the work of IALA is that Marine Aids to Navigation are developed and harmonized through international cooperation and the provision of standards as described in the </w:t>
      </w:r>
      <w:r w:rsidR="00030CB7" w:rsidRPr="00482F2F">
        <w:rPr>
          <w:rFonts w:ascii="AvenirNext LT Pro Regular" w:hAnsi="AvenirNext LT Pro Regular"/>
          <w:highlight w:val="yellow"/>
          <w:lang w:val="en-US"/>
          <w:rPrChange w:id="7" w:author="Capt. Phillip Day" w:date="2021-04-15T13:05:00Z">
            <w:rPr>
              <w:rFonts w:ascii="AvenirNext LT Pro Regular" w:hAnsi="AvenirNext LT Pro Regular"/>
              <w:lang w:val="en-US"/>
            </w:rPr>
          </w:rPrChange>
        </w:rPr>
        <w:t xml:space="preserve">Strategic Vision for the period </w:t>
      </w:r>
      <w:r w:rsidR="00030CB7" w:rsidRPr="00482F2F">
        <w:rPr>
          <w:rFonts w:ascii="AvenirNext LT Pro Regular" w:hAnsi="AvenirNext LT Pro Regular"/>
          <w:highlight w:val="yellow"/>
          <w:lang w:val="en-US"/>
          <w:rPrChange w:id="8" w:author="Capt. Phillip Day" w:date="2021-04-15T13:04:00Z">
            <w:rPr>
              <w:rFonts w:ascii="AvenirNext LT Pro Regular" w:hAnsi="AvenirNext LT Pro Regular"/>
              <w:lang w:val="en-US"/>
            </w:rPr>
          </w:rPrChange>
        </w:rPr>
        <w:t>2018-</w:t>
      </w:r>
      <w:commentRangeStart w:id="9"/>
      <w:r w:rsidR="00030CB7" w:rsidRPr="00482F2F">
        <w:rPr>
          <w:rFonts w:ascii="AvenirNext LT Pro Regular" w:hAnsi="AvenirNext LT Pro Regular"/>
          <w:highlight w:val="yellow"/>
          <w:lang w:val="en-US"/>
          <w:rPrChange w:id="10" w:author="Capt. Phillip Day" w:date="2021-04-15T13:04:00Z">
            <w:rPr>
              <w:rFonts w:ascii="AvenirNext LT Pro Regular" w:hAnsi="AvenirNext LT Pro Regular"/>
              <w:lang w:val="en-US"/>
            </w:rPr>
          </w:rPrChange>
        </w:rPr>
        <w:t>2026</w:t>
      </w:r>
      <w:commentRangeEnd w:id="9"/>
      <w:r w:rsidR="00482F2F">
        <w:rPr>
          <w:rStyle w:val="CommentReference"/>
          <w:lang w:val="en-US"/>
        </w:rPr>
        <w:commentReference w:id="9"/>
      </w:r>
      <w:r w:rsidR="00030CB7" w:rsidRPr="00482F2F">
        <w:rPr>
          <w:rFonts w:ascii="AvenirNext LT Pro Regular" w:hAnsi="AvenirNext LT Pro Regular"/>
          <w:highlight w:val="yellow"/>
          <w:lang w:val="en-US"/>
          <w:rPrChange w:id="11" w:author="Capt. Phillip Day" w:date="2021-04-15T13:04:00Z">
            <w:rPr>
              <w:rFonts w:ascii="AvenirNext LT Pro Regular" w:hAnsi="AvenirNext LT Pro Regular"/>
              <w:lang w:val="en-US"/>
            </w:rPr>
          </w:rPrChange>
        </w:rPr>
        <w:t>,</w:t>
      </w:r>
    </w:p>
    <w:p w14:paraId="7D2C5ADA" w14:textId="036188EC"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14:paraId="29A65502" w14:textId="6899A599"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even" r:id="rId21"/>
          <w:headerReference w:type="default" r:id="rId22"/>
          <w:headerReference w:type="first" r:id="rId23"/>
          <w:pgSz w:w="11906" w:h="16838" w:code="9"/>
          <w:pgMar w:top="567" w:right="1276" w:bottom="2495" w:left="1276" w:header="567" w:footer="567" w:gutter="0"/>
          <w:cols w:space="708"/>
          <w:titlePg/>
          <w:docGrid w:linePitch="360"/>
        </w:sectPr>
      </w:pPr>
    </w:p>
    <w:p w14:paraId="5821AD43" w14:textId="6FC0AF7E" w:rsidR="006B6BA8" w:rsidRDefault="00680F99">
      <w:pPr>
        <w:pStyle w:val="TOC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EF1F90">
        <w:fldChar w:fldCharType="begin"/>
      </w:r>
      <w:r w:rsidR="00EF1F90">
        <w:instrText xml:space="preserve"> HYPERLINK \l "_Toc480449900" </w:instrText>
      </w:r>
      <w:r w:rsidR="00EF1F90">
        <w:fldChar w:fldCharType="separate"/>
      </w:r>
      <w:r w:rsidR="006B6BA8" w:rsidRPr="001F3EC6">
        <w:rPr>
          <w:rStyle w:val="Hyperlink"/>
        </w:rPr>
        <w:t>1.</w:t>
      </w:r>
      <w:r w:rsidR="006B6BA8">
        <w:rPr>
          <w:rFonts w:eastAsiaTheme="minorEastAsia"/>
          <w:b w:val="0"/>
          <w:color w:val="auto"/>
          <w:lang w:val="fr-FR" w:eastAsia="fr-FR"/>
        </w:rPr>
        <w:tab/>
      </w:r>
      <w:r w:rsidR="006B6BA8" w:rsidRPr="001F3EC6">
        <w:rPr>
          <w:rStyle w:val="Hyperlink"/>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ins w:id="12" w:author="Jeon MinSu" w:date="2021-09-03T11:07:00Z">
        <w:r w:rsidR="000D601F">
          <w:rPr>
            <w:webHidden/>
          </w:rPr>
          <w:t>5</w:t>
        </w:r>
      </w:ins>
      <w:del w:id="13" w:author="Jeon MinSu" w:date="2021-09-03T11:07:00Z">
        <w:r w:rsidR="00C1399D" w:rsidDel="000D601F">
          <w:rPr>
            <w:webHidden/>
          </w:rPr>
          <w:delText>5</w:delText>
        </w:r>
      </w:del>
      <w:r w:rsidR="006B6BA8">
        <w:rPr>
          <w:webHidden/>
        </w:rPr>
        <w:fldChar w:fldCharType="end"/>
      </w:r>
      <w:r w:rsidR="00EF1F90">
        <w:fldChar w:fldCharType="end"/>
      </w:r>
    </w:p>
    <w:p w14:paraId="1F00C2BA" w14:textId="5AA4844C"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"_Toc480449901" </w:instrText>
      </w:r>
      <w:r>
        <w:fldChar w:fldCharType="separate"/>
      </w:r>
      <w:r w:rsidR="006B6BA8" w:rsidRPr="001F3EC6">
        <w:rPr>
          <w:rStyle w:val="Hyperlink"/>
        </w:rPr>
        <w:t>2.</w:t>
      </w:r>
      <w:r w:rsidR="006B6BA8">
        <w:rPr>
          <w:rFonts w:eastAsiaTheme="minorEastAsia"/>
          <w:b w:val="0"/>
          <w:color w:val="auto"/>
          <w:lang w:val="fr-FR" w:eastAsia="fr-FR"/>
        </w:rPr>
        <w:tab/>
      </w:r>
      <w:r w:rsidR="006B6BA8" w:rsidRPr="001F3EC6">
        <w:rPr>
          <w:rStyle w:val="Hyperlink"/>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ins w:id="14" w:author="Jeon MinSu" w:date="2021-09-03T11:07:00Z">
        <w:r w:rsidR="000D601F">
          <w:rPr>
            <w:webHidden/>
          </w:rPr>
          <w:t>5</w:t>
        </w:r>
      </w:ins>
      <w:del w:id="15" w:author="Jeon MinSu" w:date="2021-09-03T11:07:00Z">
        <w:r w:rsidR="00C1399D" w:rsidDel="000D601F">
          <w:rPr>
            <w:webHidden/>
          </w:rPr>
          <w:delText>5</w:delText>
        </w:r>
      </w:del>
      <w:r w:rsidR="006B6BA8">
        <w:rPr>
          <w:webHidden/>
        </w:rPr>
        <w:fldChar w:fldCharType="end"/>
      </w:r>
      <w:r>
        <w:fldChar w:fldCharType="end"/>
      </w:r>
    </w:p>
    <w:p w14:paraId="7B3B15CF" w14:textId="28DED759"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"_Toc480449902" </w:instrText>
      </w:r>
      <w:r>
        <w:fldChar w:fldCharType="separate"/>
      </w:r>
      <w:r w:rsidR="006B6BA8" w:rsidRPr="001F3EC6">
        <w:rPr>
          <w:rStyle w:val="Hyperlink"/>
        </w:rPr>
        <w:t>3.</w:t>
      </w:r>
      <w:r w:rsidR="006B6BA8">
        <w:rPr>
          <w:rFonts w:eastAsiaTheme="minorEastAsia"/>
          <w:b w:val="0"/>
          <w:color w:val="auto"/>
          <w:lang w:val="fr-FR" w:eastAsia="fr-FR"/>
        </w:rPr>
        <w:tab/>
      </w:r>
      <w:r w:rsidR="006B6BA8" w:rsidRPr="001F3EC6">
        <w:rPr>
          <w:rStyle w:val="Hyperlink"/>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ins w:id="16" w:author="Jeon MinSu" w:date="2021-09-03T11:07:00Z">
        <w:r w:rsidR="000D601F">
          <w:rPr>
            <w:webHidden/>
          </w:rPr>
          <w:t>5</w:t>
        </w:r>
      </w:ins>
      <w:del w:id="17" w:author="Jeon MinSu" w:date="2021-09-03T11:07:00Z">
        <w:r w:rsidR="00C1399D" w:rsidDel="000D601F">
          <w:rPr>
            <w:webHidden/>
          </w:rPr>
          <w:delText>5</w:delText>
        </w:r>
      </w:del>
      <w:r w:rsidR="006B6BA8">
        <w:rPr>
          <w:webHidden/>
        </w:rPr>
        <w:fldChar w:fldCharType="end"/>
      </w:r>
      <w:r>
        <w:fldChar w:fldCharType="end"/>
      </w:r>
    </w:p>
    <w:p w14:paraId="24C0A7E7" w14:textId="580A4F74"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"_Toc480449903" </w:instrText>
      </w:r>
      <w:r>
        <w:fldChar w:fldCharType="separate"/>
      </w:r>
      <w:r w:rsidR="006B6BA8" w:rsidRPr="001F3EC6">
        <w:rPr>
          <w:rStyle w:val="Hyperlink"/>
        </w:rPr>
        <w:t>4.</w:t>
      </w:r>
      <w:r w:rsidR="006B6BA8">
        <w:rPr>
          <w:rFonts w:eastAsiaTheme="minorEastAsia"/>
          <w:b w:val="0"/>
          <w:color w:val="auto"/>
          <w:lang w:val="fr-FR" w:eastAsia="fr-FR"/>
        </w:rPr>
        <w:tab/>
      </w:r>
      <w:r w:rsidR="006B6BA8" w:rsidRPr="001F3EC6">
        <w:rPr>
          <w:rStyle w:val="Hyperlink"/>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ins w:id="18" w:author="Jeon MinSu" w:date="2021-09-03T11:07:00Z">
        <w:r w:rsidR="000D601F">
          <w:rPr>
            <w:webHidden/>
          </w:rPr>
          <w:t>5</w:t>
        </w:r>
      </w:ins>
      <w:del w:id="19" w:author="Jeon MinSu" w:date="2021-09-03T11:07:00Z">
        <w:r w:rsidR="00C1399D" w:rsidDel="000D601F">
          <w:rPr>
            <w:webHidden/>
          </w:rPr>
          <w:delText>5</w:delText>
        </w:r>
      </w:del>
      <w:r w:rsidR="006B6BA8">
        <w:rPr>
          <w:webHidden/>
        </w:rPr>
        <w:fldChar w:fldCharType="end"/>
      </w:r>
      <w:r>
        <w:fldChar w:fldCharType="end"/>
      </w:r>
    </w:p>
    <w:p w14:paraId="0DF60C95" w14:textId="209716A2"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"_Toc480449904" </w:instrText>
      </w:r>
      <w:r>
        <w:fldChar w:fldCharType="separate"/>
      </w:r>
      <w:r w:rsidR="006B6BA8" w:rsidRPr="001F3EC6">
        <w:rPr>
          <w:rStyle w:val="Hyperlink"/>
        </w:rPr>
        <w:t>5.</w:t>
      </w:r>
      <w:r w:rsidR="006B6BA8">
        <w:rPr>
          <w:rFonts w:eastAsiaTheme="minorEastAsia"/>
          <w:b w:val="0"/>
          <w:color w:val="auto"/>
          <w:lang w:val="fr-FR" w:eastAsia="fr-FR"/>
        </w:rPr>
        <w:tab/>
      </w:r>
      <w:r w:rsidR="006B6BA8" w:rsidRPr="001F3EC6">
        <w:rPr>
          <w:rStyle w:val="Hyperlink"/>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ins w:id="20" w:author="Jeon MinSu" w:date="2021-09-03T11:07:00Z">
        <w:r w:rsidR="000D601F">
          <w:rPr>
            <w:webHidden/>
          </w:rPr>
          <w:t>6</w:t>
        </w:r>
      </w:ins>
      <w:del w:id="21" w:author="Jeon MinSu" w:date="2021-09-03T11:07:00Z">
        <w:r w:rsidR="00C1399D" w:rsidDel="000D601F">
          <w:rPr>
            <w:webHidden/>
          </w:rPr>
          <w:delText>6</w:delText>
        </w:r>
      </w:del>
      <w:r w:rsidR="006B6BA8">
        <w:rPr>
          <w:webHidden/>
        </w:rPr>
        <w:fldChar w:fldCharType="end"/>
      </w:r>
      <w:r>
        <w:fldChar w:fldCharType="end"/>
      </w:r>
    </w:p>
    <w:p w14:paraId="334D646E" w14:textId="017F74D0"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"_Toc480449905" </w:instrText>
      </w:r>
      <w:r>
        <w:fldChar w:fldCharType="separate"/>
      </w:r>
      <w:r w:rsidR="006B6BA8" w:rsidRPr="001F3EC6">
        <w:rPr>
          <w:rStyle w:val="Hyperlink"/>
        </w:rPr>
        <w:t>6.</w:t>
      </w:r>
      <w:r w:rsidR="006B6BA8">
        <w:rPr>
          <w:rFonts w:eastAsiaTheme="minorEastAsia"/>
          <w:b w:val="0"/>
          <w:color w:val="auto"/>
          <w:lang w:val="fr-FR" w:eastAsia="fr-FR"/>
        </w:rPr>
        <w:tab/>
      </w:r>
      <w:r w:rsidR="006B6BA8" w:rsidRPr="001F3EC6">
        <w:rPr>
          <w:rStyle w:val="Hyperlink"/>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ins w:id="22" w:author="Jeon MinSu" w:date="2021-09-03T11:07:00Z">
        <w:r w:rsidR="000D601F">
          <w:rPr>
            <w:webHidden/>
          </w:rPr>
          <w:t>7</w:t>
        </w:r>
      </w:ins>
      <w:del w:id="23" w:author="Jeon MinSu" w:date="2021-09-03T11:07:00Z">
        <w:r w:rsidR="00C1399D" w:rsidDel="000D601F">
          <w:rPr>
            <w:webHidden/>
          </w:rPr>
          <w:delText>7</w:delText>
        </w:r>
      </w:del>
      <w:r w:rsidR="006B6BA8">
        <w:rPr>
          <w:webHidden/>
        </w:rPr>
        <w:fldChar w:fldCharType="end"/>
      </w:r>
      <w:r>
        <w:fldChar w:fldCharType="end"/>
      </w:r>
    </w:p>
    <w:p w14:paraId="3B12A18F" w14:textId="4C224716"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"_Toc480449906" </w:instrText>
      </w:r>
      <w:r>
        <w:fldChar w:fldCharType="separate"/>
      </w:r>
      <w:r w:rsidR="006B6BA8" w:rsidRPr="001F3EC6">
        <w:rPr>
          <w:rStyle w:val="Hyperlink"/>
        </w:rPr>
        <w:t>7.</w:t>
      </w:r>
      <w:r w:rsidR="006B6BA8">
        <w:rPr>
          <w:rFonts w:eastAsiaTheme="minorEastAsia"/>
          <w:b w:val="0"/>
          <w:color w:val="auto"/>
          <w:lang w:val="fr-FR" w:eastAsia="fr-FR"/>
        </w:rPr>
        <w:tab/>
      </w:r>
      <w:r w:rsidR="006B6BA8" w:rsidRPr="001F3EC6">
        <w:rPr>
          <w:rStyle w:val="Hyperlink"/>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ins w:id="24" w:author="Jeon MinSu" w:date="2021-09-03T11:07:00Z">
        <w:r w:rsidR="000D601F">
          <w:rPr>
            <w:webHidden/>
          </w:rPr>
          <w:t>7</w:t>
        </w:r>
      </w:ins>
      <w:del w:id="25" w:author="Jeon MinSu" w:date="2021-09-03T11:07:00Z">
        <w:r w:rsidR="00C1399D" w:rsidDel="000D601F">
          <w:rPr>
            <w:webHidden/>
          </w:rPr>
          <w:delText>7</w:delText>
        </w:r>
      </w:del>
      <w:r w:rsidR="006B6BA8">
        <w:rPr>
          <w:webHidden/>
        </w:rPr>
        <w:fldChar w:fldCharType="end"/>
      </w:r>
      <w:r>
        <w:fldChar w:fldCharType="end"/>
      </w:r>
    </w:p>
    <w:p w14:paraId="54CCBD5F" w14:textId="6306C6B9"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"_Toc480449907" </w:instrText>
      </w:r>
      <w:r>
        <w:fldChar w:fldCharType="separate"/>
      </w:r>
      <w:r w:rsidR="006B6BA8" w:rsidRPr="001F3EC6">
        <w:rPr>
          <w:rStyle w:val="Hyperlink"/>
        </w:rPr>
        <w:t>8.</w:t>
      </w:r>
      <w:r w:rsidR="006B6BA8">
        <w:rPr>
          <w:rFonts w:eastAsiaTheme="minorEastAsia"/>
          <w:b w:val="0"/>
          <w:color w:val="auto"/>
          <w:lang w:val="fr-FR" w:eastAsia="fr-FR"/>
        </w:rPr>
        <w:tab/>
      </w:r>
      <w:r w:rsidR="006B6BA8" w:rsidRPr="001F3EC6">
        <w:rPr>
          <w:rStyle w:val="Hyperlink"/>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ins w:id="26" w:author="Jeon MinSu" w:date="2021-09-03T11:07:00Z">
        <w:r w:rsidR="000D601F">
          <w:rPr>
            <w:webHidden/>
          </w:rPr>
          <w:t>7</w:t>
        </w:r>
      </w:ins>
      <w:del w:id="27" w:author="Jeon MinSu" w:date="2021-09-03T11:07:00Z">
        <w:r w:rsidR="00C1399D" w:rsidDel="000D601F">
          <w:rPr>
            <w:webHidden/>
          </w:rPr>
          <w:delText>7</w:delText>
        </w:r>
      </w:del>
      <w:r w:rsidR="006B6BA8">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24"/>
          <w:headerReference w:type="default" r:id="rId25"/>
          <w:footerReference w:type="default" r:id="rId26"/>
          <w:headerReference w:type="first" r:id="rId2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Heading1"/>
        <w:tabs>
          <w:tab w:val="clear" w:pos="0"/>
        </w:tabs>
        <w:spacing w:before="0"/>
        <w:ind w:left="0" w:firstLine="0"/>
        <w:rPr>
          <w:caps w:val="0"/>
        </w:rPr>
      </w:pPr>
      <w:bookmarkStart w:id="28" w:name="_Toc480449900"/>
      <w:bookmarkStart w:id="29" w:name="_Toc432687596"/>
      <w:bookmarkStart w:id="30" w:name="_Toc464033443"/>
      <w:bookmarkStart w:id="31" w:name="_Toc464136438"/>
      <w:r w:rsidRPr="00DD3CD3">
        <w:rPr>
          <w:caps w:val="0"/>
        </w:rPr>
        <w:t>INTRODUCTION</w:t>
      </w:r>
      <w:bookmarkEnd w:id="28"/>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rsidP="00AA74D6">
      <w:pPr>
        <w:pStyle w:val="BodyText"/>
      </w:pPr>
      <w:r>
        <w:t>IALA publishes S</w:t>
      </w:r>
      <w:r w:rsidR="00AA74D6" w:rsidRPr="00536858">
        <w:t>tandards, Recommendations, and Guidelines</w:t>
      </w:r>
      <w:r w:rsidR="00AA74D6">
        <w:t>,</w:t>
      </w:r>
      <w:r w:rsidR="00AA74D6"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BodyText"/>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BodyText"/>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BodyText"/>
            </w:pPr>
            <w:r>
              <w:t>IALA Standard</w:t>
            </w:r>
          </w:p>
        </w:tc>
        <w:tc>
          <w:tcPr>
            <w:tcW w:w="6972" w:type="dxa"/>
          </w:tcPr>
          <w:p w14:paraId="4B0A2C8B" w14:textId="5468DDA8" w:rsidR="00AA74D6" w:rsidRPr="00536858" w:rsidRDefault="00B9486E" w:rsidP="00B9486E">
            <w:pPr>
              <w:pStyle w:val="BodyText"/>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BodyText"/>
            </w:pPr>
            <w:r>
              <w:t>IALA Recommendation</w:t>
            </w:r>
          </w:p>
        </w:tc>
        <w:tc>
          <w:tcPr>
            <w:tcW w:w="6972" w:type="dxa"/>
          </w:tcPr>
          <w:p w14:paraId="3D3AB117" w14:textId="44B1F869" w:rsidR="00AA74D6" w:rsidRPr="00536858" w:rsidRDefault="00B82617" w:rsidP="00B82617">
            <w:pPr>
              <w:pStyle w:val="BodyText"/>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BodyText"/>
            </w:pPr>
            <w:r>
              <w:t>IALA Guideline</w:t>
            </w:r>
          </w:p>
        </w:tc>
        <w:tc>
          <w:tcPr>
            <w:tcW w:w="6972" w:type="dxa"/>
          </w:tcPr>
          <w:p w14:paraId="17B06587" w14:textId="67FB425E" w:rsidR="00AA74D6" w:rsidRPr="00536858" w:rsidRDefault="00F923FA" w:rsidP="003B18F3">
            <w:pPr>
              <w:pStyle w:val="BodyText"/>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BodyText"/>
      </w:pPr>
    </w:p>
    <w:p w14:paraId="0A5BC2A4" w14:textId="5B3959C1" w:rsidR="004259CB" w:rsidRPr="004259CB" w:rsidRDefault="004259CB" w:rsidP="004259CB">
      <w:pPr>
        <w:pStyle w:val="Heading1"/>
        <w:tabs>
          <w:tab w:val="clear" w:pos="0"/>
        </w:tabs>
        <w:spacing w:before="0"/>
        <w:ind w:left="0" w:firstLine="0"/>
        <w:rPr>
          <w:caps w:val="0"/>
        </w:rPr>
      </w:pPr>
      <w:bookmarkStart w:id="32" w:name="_Toc464033444"/>
      <w:bookmarkStart w:id="33" w:name="_Toc464136439"/>
      <w:bookmarkStart w:id="34" w:name="_Toc480449901"/>
      <w:bookmarkEnd w:id="29"/>
      <w:bookmarkEnd w:id="30"/>
      <w:bookmarkEnd w:id="31"/>
      <w:r w:rsidRPr="004259CB">
        <w:rPr>
          <w:caps w:val="0"/>
        </w:rPr>
        <w:t>PURPOSE</w:t>
      </w:r>
      <w:bookmarkEnd w:id="32"/>
      <w:bookmarkEnd w:id="33"/>
      <w:bookmarkEnd w:id="34"/>
    </w:p>
    <w:p w14:paraId="7D46D1E9" w14:textId="77777777" w:rsidR="004259CB" w:rsidRPr="004259CB" w:rsidRDefault="004259CB" w:rsidP="004259CB">
      <w:pPr>
        <w:pStyle w:val="Sparationtitre1"/>
        <w:rPr>
          <w:lang w:val="en-GB"/>
        </w:rPr>
      </w:pPr>
    </w:p>
    <w:p w14:paraId="20EFCAA9" w14:textId="36B1AD45" w:rsidR="004259CB" w:rsidRPr="004259CB" w:rsidRDefault="004259CB" w:rsidP="004259CB">
      <w:pPr>
        <w:pStyle w:val="BodyText"/>
      </w:pPr>
      <w:r w:rsidRPr="00482F2F">
        <w:rPr>
          <w:highlight w:val="yellow"/>
          <w:rPrChange w:id="35" w:author="Capt. Phillip Day" w:date="2021-04-15T13:06:00Z">
            <w:rPr/>
          </w:rPrChange>
        </w:rPr>
        <w:t>The IALA Stra</w:t>
      </w:r>
      <w:r w:rsidR="00F311E0" w:rsidRPr="00482F2F">
        <w:rPr>
          <w:highlight w:val="yellow"/>
          <w:rPrChange w:id="36" w:author="Capt. Phillip Day" w:date="2021-04-15T13:06:00Z">
            <w:rPr/>
          </w:rPrChange>
        </w:rPr>
        <w:t>tegic Vision for the period 2018</w:t>
      </w:r>
      <w:r w:rsidRPr="00482F2F">
        <w:rPr>
          <w:highlight w:val="yellow"/>
          <w:rPrChange w:id="37" w:author="Capt. Phillip Day" w:date="2021-04-15T13:06:00Z">
            <w:rPr/>
          </w:rPrChange>
        </w:rPr>
        <w:t>-2026</w:t>
      </w:r>
      <w:r w:rsidRPr="004259CB">
        <w:t xml:space="preserve">, </w:t>
      </w:r>
      <w:r w:rsidR="00F311E0">
        <w:t xml:space="preserve">approved by the General Assembly </w:t>
      </w:r>
      <w:r w:rsidR="00F311E0" w:rsidRPr="00482F2F">
        <w:rPr>
          <w:highlight w:val="yellow"/>
          <w:rPrChange w:id="38" w:author="Capt. Phillip Day" w:date="2021-04-15T13:06:00Z">
            <w:rPr/>
          </w:rPrChange>
        </w:rPr>
        <w:t xml:space="preserve">in </w:t>
      </w:r>
      <w:commentRangeStart w:id="39"/>
      <w:r w:rsidR="00F311E0" w:rsidRPr="00482F2F">
        <w:rPr>
          <w:highlight w:val="yellow"/>
          <w:rPrChange w:id="40" w:author="Capt. Phillip Day" w:date="2021-04-15T13:06:00Z">
            <w:rPr/>
          </w:rPrChange>
        </w:rPr>
        <w:t>2018</w:t>
      </w:r>
      <w:commentRangeEnd w:id="39"/>
      <w:r w:rsidR="00482F2F">
        <w:rPr>
          <w:rStyle w:val="CommentReference"/>
          <w:lang w:val="en-US"/>
        </w:rPr>
        <w:commentReference w:id="39"/>
      </w:r>
      <w:r w:rsidRPr="004259CB">
        <w:t xml:space="preserve">, </w:t>
      </w:r>
      <w:r w:rsidR="00AB0D6E">
        <w:t xml:space="preserve">includes </w:t>
      </w:r>
      <w:r w:rsidR="00CA2C3D">
        <w:t>the</w:t>
      </w:r>
      <w:r w:rsidRPr="004259CB">
        <w:t xml:space="preserve"> Goal to </w:t>
      </w:r>
      <w:r w:rsidR="00621203">
        <w:t>ensure that</w:t>
      </w:r>
    </w:p>
    <w:p w14:paraId="3C014E5E" w14:textId="2D81728B" w:rsidR="004259CB" w:rsidRPr="004259CB" w:rsidRDefault="00621203" w:rsidP="004259CB">
      <w:pPr>
        <w:pStyle w:val="BodyText"/>
        <w:ind w:left="567"/>
      </w:pPr>
      <w:r>
        <w:t xml:space="preserve">“Marine </w:t>
      </w:r>
      <w:r w:rsidR="004F5C66">
        <w:t>A</w:t>
      </w:r>
      <w:r w:rsidR="004259CB" w:rsidRPr="004259CB">
        <w:t>ids to</w:t>
      </w:r>
      <w:r w:rsidR="004F5C66">
        <w:t xml:space="preserve"> N</w:t>
      </w:r>
      <w:r w:rsidR="004259CB" w:rsidRPr="004259CB">
        <w:t xml:space="preserve">avigation </w:t>
      </w:r>
      <w:r>
        <w:t xml:space="preserve">are </w:t>
      </w:r>
      <w:r w:rsidR="00156544">
        <w:t xml:space="preserve">developed and </w:t>
      </w:r>
      <w:r>
        <w:t>harmonis</w:t>
      </w:r>
      <w:r w:rsidR="004259CB" w:rsidRPr="004259CB">
        <w:t>ed through international cooperation and the provision of standards.”</w:t>
      </w:r>
    </w:p>
    <w:p w14:paraId="3854151E" w14:textId="472B3B12"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Heading1"/>
        <w:tabs>
          <w:tab w:val="clear" w:pos="0"/>
        </w:tabs>
        <w:spacing w:before="0"/>
        <w:ind w:left="0" w:firstLine="0"/>
        <w:rPr>
          <w:caps w:val="0"/>
        </w:rPr>
      </w:pPr>
      <w:bookmarkStart w:id="41" w:name="_Toc455587602"/>
      <w:bookmarkStart w:id="42" w:name="_Toc455589134"/>
      <w:bookmarkStart w:id="43" w:name="_Toc464033445"/>
      <w:bookmarkStart w:id="44" w:name="_Toc464136440"/>
      <w:bookmarkStart w:id="45" w:name="_Toc480449902"/>
      <w:bookmarkStart w:id="46" w:name="_Toc432687597"/>
      <w:bookmarkEnd w:id="41"/>
      <w:bookmarkEnd w:id="42"/>
      <w:r w:rsidRPr="004259CB">
        <w:rPr>
          <w:caps w:val="0"/>
        </w:rPr>
        <w:t>APPLICATION</w:t>
      </w:r>
      <w:bookmarkEnd w:id="43"/>
      <w:bookmarkEnd w:id="44"/>
      <w:bookmarkEnd w:id="45"/>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BodyText"/>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Heading1"/>
        <w:tabs>
          <w:tab w:val="clear" w:pos="0"/>
        </w:tabs>
        <w:spacing w:before="0"/>
        <w:ind w:left="0" w:firstLine="0"/>
        <w:rPr>
          <w:caps w:val="0"/>
        </w:rPr>
      </w:pPr>
      <w:bookmarkStart w:id="47" w:name="_Toc464033446"/>
      <w:bookmarkStart w:id="48" w:name="_Toc464136441"/>
      <w:bookmarkStart w:id="49" w:name="_Toc480449903"/>
      <w:r w:rsidRPr="004259CB">
        <w:rPr>
          <w:caps w:val="0"/>
        </w:rPr>
        <w:t>SCOPE</w:t>
      </w:r>
      <w:bookmarkEnd w:id="46"/>
      <w:bookmarkEnd w:id="47"/>
      <w:bookmarkEnd w:id="48"/>
      <w:bookmarkEnd w:id="49"/>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BodyText"/>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BodyText"/>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BodyText"/>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BodyText"/>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 xml:space="preserve">Obligations and regulatory </w:t>
      </w:r>
      <w:commentRangeStart w:id="50"/>
      <w:r w:rsidRPr="004259CB">
        <w:t>compliance</w:t>
      </w:r>
      <w:commentRangeEnd w:id="50"/>
      <w:r w:rsidR="00482F2F">
        <w:rPr>
          <w:rStyle w:val="CommentReference"/>
          <w:color w:val="auto"/>
          <w:lang w:val="en-US"/>
        </w:rPr>
        <w:commentReference w:id="50"/>
      </w:r>
    </w:p>
    <w:p w14:paraId="0204C70C" w14:textId="044F4126" w:rsidR="004259CB" w:rsidRPr="004259CB" w:rsidRDefault="00AE7FC4" w:rsidP="004259CB">
      <w:pPr>
        <w:pStyle w:val="Bullet1"/>
      </w:pPr>
      <w:r>
        <w:lastRenderedPageBreak/>
        <w:t>Marine Aids to N</w:t>
      </w:r>
      <w:r w:rsidR="004259CB" w:rsidRPr="004259CB">
        <w:t xml:space="preserve">avigation planning </w:t>
      </w:r>
    </w:p>
    <w:p w14:paraId="0C54C598" w14:textId="0F22C0E3" w:rsidR="004259CB" w:rsidRPr="004259CB" w:rsidRDefault="004259CB" w:rsidP="004259CB">
      <w:pPr>
        <w:pStyle w:val="Bullet1"/>
      </w:pPr>
      <w:r w:rsidRPr="004259CB">
        <w:t xml:space="preserve">Virtual </w:t>
      </w:r>
      <w:commentRangeStart w:id="51"/>
      <w:r w:rsidRPr="004259CB">
        <w:t>marking</w:t>
      </w:r>
      <w:commentRangeEnd w:id="51"/>
      <w:r w:rsidR="00482F2F">
        <w:rPr>
          <w:rStyle w:val="CommentReference"/>
          <w:color w:val="auto"/>
          <w:lang w:val="en-US"/>
        </w:rPr>
        <w:commentReference w:id="51"/>
      </w:r>
    </w:p>
    <w:p w14:paraId="2B2D0E79" w14:textId="4DF64097" w:rsidR="004259CB" w:rsidRPr="004259CB" w:rsidRDefault="0015314F" w:rsidP="004259CB">
      <w:pPr>
        <w:pStyle w:val="Bullet1"/>
      </w:pPr>
      <w:r>
        <w:t>Levels of service</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Heading1"/>
        <w:tabs>
          <w:tab w:val="clear" w:pos="0"/>
        </w:tabs>
        <w:spacing w:before="0"/>
        <w:ind w:left="0" w:firstLine="0"/>
        <w:rPr>
          <w:caps w:val="0"/>
        </w:rPr>
      </w:pPr>
      <w:bookmarkStart w:id="52" w:name="_Toc455587604"/>
      <w:bookmarkStart w:id="53" w:name="_Toc455589136"/>
      <w:bookmarkStart w:id="54" w:name="_Toc432687599"/>
      <w:bookmarkStart w:id="55" w:name="_Toc464033447"/>
      <w:bookmarkStart w:id="56" w:name="_Toc464136442"/>
      <w:bookmarkStart w:id="57" w:name="_Toc480449904"/>
      <w:bookmarkEnd w:id="52"/>
      <w:bookmarkEnd w:id="53"/>
      <w:r w:rsidRPr="004259CB">
        <w:rPr>
          <w:caps w:val="0"/>
        </w:rPr>
        <w:t>REFERENCED DOCUMENT</w:t>
      </w:r>
      <w:r w:rsidR="00757F9E" w:rsidRPr="004259CB">
        <w:rPr>
          <w:caps w:val="0"/>
        </w:rPr>
        <w:t>S</w:t>
      </w:r>
      <w:bookmarkEnd w:id="54"/>
      <w:bookmarkEnd w:id="55"/>
      <w:bookmarkEnd w:id="56"/>
      <w:bookmarkEnd w:id="57"/>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BodyText"/>
      </w:pPr>
      <w:bookmarkStart w:id="58" w:name="_Toc455589139"/>
      <w:bookmarkEnd w:id="58"/>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49FBEA9B" w:rsidR="004259CB" w:rsidRPr="004259CB" w:rsidRDefault="004324A8" w:rsidP="00BA0EEF">
            <w:pPr>
              <w:spacing w:before="120" w:after="120"/>
              <w:rPr>
                <w:sz w:val="22"/>
                <w:lang w:val="en-GB"/>
              </w:rPr>
            </w:pPr>
            <w:ins w:id="59" w:author="Jeon MinSu" w:date="2021-09-03T11:19:00Z">
              <w:r>
                <w:rPr>
                  <w:sz w:val="22"/>
                  <w:lang w:val="en-GB"/>
                </w:rPr>
                <w:t>R</w:t>
              </w:r>
              <w:r w:rsidR="003A7808">
                <w:rPr>
                  <w:sz w:val="22"/>
                  <w:lang w:val="en-GB"/>
                </w:rPr>
                <w:t>1021</w:t>
              </w:r>
            </w:ins>
          </w:p>
        </w:tc>
        <w:tc>
          <w:tcPr>
            <w:tcW w:w="5440" w:type="dxa"/>
          </w:tcPr>
          <w:p w14:paraId="42B4F8A1" w14:textId="17389887" w:rsidR="004259CB" w:rsidRPr="004259CB" w:rsidRDefault="003A7808" w:rsidP="00BA0EEF">
            <w:pPr>
              <w:spacing w:before="120" w:after="120"/>
              <w:rPr>
                <w:sz w:val="22"/>
                <w:lang w:val="en-GB"/>
              </w:rPr>
            </w:pPr>
            <w:ins w:id="60" w:author="Jeon MinSu" w:date="2021-09-03T11:19:00Z">
              <w:r>
                <w:rPr>
                  <w:sz w:val="22"/>
                  <w:lang w:val="en-GB"/>
                </w:rPr>
                <w:t>Marine Aids to Navigation awareness for mariners</w:t>
              </w:r>
            </w:ins>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82F2F" w:rsidP="00BA0EEF">
            <w:pPr>
              <w:spacing w:before="120" w:after="120"/>
              <w:rPr>
                <w:sz w:val="22"/>
                <w:lang w:val="en-GB"/>
              </w:rPr>
            </w:pPr>
            <w:commentRangeStart w:id="61"/>
            <w:commentRangeEnd w:id="61"/>
            <w:r>
              <w:rPr>
                <w:rStyle w:val="CommentReference"/>
              </w:rPr>
              <w:commentReference w:id="61"/>
            </w:r>
          </w:p>
        </w:tc>
      </w:tr>
      <w:tr w:rsidR="00B02625" w:rsidRPr="004259CB" w14:paraId="7F909ABF" w14:textId="77777777" w:rsidTr="00B02625">
        <w:trPr>
          <w:trHeight w:val="189"/>
          <w:jc w:val="center"/>
        </w:trPr>
        <w:tc>
          <w:tcPr>
            <w:tcW w:w="2526" w:type="dxa"/>
            <w:vMerge w:val="restart"/>
          </w:tcPr>
          <w:p w14:paraId="19511DAF" w14:textId="77777777" w:rsidR="00B02625" w:rsidRPr="004259CB" w:rsidRDefault="00B02625" w:rsidP="00BA0EEF">
            <w:pPr>
              <w:spacing w:before="120" w:after="120"/>
              <w:rPr>
                <w:b/>
                <w:sz w:val="22"/>
                <w:lang w:val="en-GB"/>
              </w:rPr>
            </w:pPr>
            <w:r w:rsidRPr="004259CB">
              <w:rPr>
                <w:b/>
                <w:sz w:val="22"/>
                <w:lang w:val="en-GB"/>
              </w:rPr>
              <w:t>Aids to Navigation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52EAA82B" w:rsidR="00B02625" w:rsidRDefault="00B02625" w:rsidP="00857D03">
            <w:pPr>
              <w:spacing w:before="120" w:after="120"/>
              <w:rPr>
                <w:sz w:val="22"/>
                <w:lang w:val="en-GB"/>
              </w:rPr>
            </w:pPr>
            <w:del w:id="62" w:author="Jeon MinSu" w:date="2021-09-03T11:06:00Z">
              <w:r w:rsidRPr="004259CB" w:rsidDel="006745BF">
                <w:rPr>
                  <w:sz w:val="22"/>
                  <w:lang w:val="en-GB"/>
                </w:rPr>
                <w:delText>E-</w:delText>
              </w:r>
            </w:del>
            <w:ins w:id="63" w:author="Jeon MinSu" w:date="2021-09-03T11:06:00Z">
              <w:r w:rsidR="006745BF">
                <w:rPr>
                  <w:sz w:val="22"/>
                  <w:lang w:val="en-GB"/>
                </w:rPr>
                <w:t>R0</w:t>
              </w:r>
            </w:ins>
            <w:r w:rsidRPr="004259CB">
              <w:rPr>
                <w:sz w:val="22"/>
                <w:lang w:val="en-GB"/>
              </w:rPr>
              <w:t>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6710B5F6" w:rsidR="00B02625" w:rsidRPr="004259CB" w:rsidRDefault="00B02625" w:rsidP="00857D03">
            <w:pPr>
              <w:spacing w:before="120" w:after="120"/>
              <w:rPr>
                <w:sz w:val="22"/>
                <w:lang w:val="en-GB"/>
              </w:rPr>
            </w:pPr>
            <w:del w:id="64" w:author="Jeon MinSu" w:date="2021-09-03T11:06:00Z">
              <w:r w:rsidRPr="004259CB" w:rsidDel="006745BF">
                <w:rPr>
                  <w:sz w:val="22"/>
                  <w:lang w:val="en-GB"/>
                </w:rPr>
                <w:delText>O-</w:delText>
              </w:r>
            </w:del>
            <w:ins w:id="65" w:author="Jeon MinSu" w:date="2021-09-03T11:06:00Z">
              <w:r w:rsidR="006745BF">
                <w:rPr>
                  <w:sz w:val="22"/>
                  <w:lang w:val="en-GB"/>
                </w:rPr>
                <w:t>R0</w:t>
              </w:r>
            </w:ins>
            <w:r w:rsidRPr="004259CB">
              <w:rPr>
                <w:sz w:val="22"/>
                <w:lang w:val="en-GB"/>
              </w:rPr>
              <w:t>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19D43451" w:rsidR="00B02625" w:rsidRPr="004259CB" w:rsidRDefault="00B02625" w:rsidP="00857D03">
            <w:pPr>
              <w:spacing w:before="120" w:after="120"/>
              <w:rPr>
                <w:sz w:val="22"/>
                <w:lang w:val="en-GB"/>
              </w:rPr>
            </w:pPr>
            <w:del w:id="66" w:author="Jeon MinSu" w:date="2021-09-03T11:06:00Z">
              <w:r w:rsidRPr="004259CB" w:rsidDel="006745BF">
                <w:rPr>
                  <w:sz w:val="22"/>
                  <w:lang w:val="en-GB"/>
                </w:rPr>
                <w:delText>O-</w:delText>
              </w:r>
            </w:del>
            <w:ins w:id="67" w:author="Jeon MinSu" w:date="2021-09-03T11:06:00Z">
              <w:r w:rsidR="006745BF">
                <w:rPr>
                  <w:sz w:val="22"/>
                  <w:lang w:val="en-GB"/>
                </w:rPr>
                <w:t>R0</w:t>
              </w:r>
            </w:ins>
            <w:r w:rsidRPr="004259CB">
              <w:rPr>
                <w:sz w:val="22"/>
                <w:lang w:val="en-GB"/>
              </w:rPr>
              <w:t>139</w:t>
            </w:r>
          </w:p>
        </w:tc>
        <w:tc>
          <w:tcPr>
            <w:tcW w:w="5440" w:type="dxa"/>
          </w:tcPr>
          <w:p w14:paraId="4799DB56" w14:textId="77777777" w:rsidR="00B02625" w:rsidRPr="004259CB" w:rsidRDefault="00B02625" w:rsidP="00BA0EEF">
            <w:pPr>
              <w:spacing w:before="120" w:after="120"/>
              <w:rPr>
                <w:sz w:val="22"/>
                <w:lang w:val="en-GB"/>
              </w:rPr>
            </w:pPr>
            <w:r w:rsidRPr="004259CB">
              <w:rPr>
                <w:sz w:val="22"/>
                <w:lang w:val="en-GB"/>
              </w:rPr>
              <w:t>The Marking of Man-Made Offshore Structures</w:t>
            </w:r>
          </w:p>
        </w:tc>
      </w:tr>
      <w:tr w:rsidR="00B02625" w:rsidRPr="004259CB" w14:paraId="6021FFED" w14:textId="77777777" w:rsidTr="00DD3CD3">
        <w:trPr>
          <w:jc w:val="center"/>
        </w:trPr>
        <w:tc>
          <w:tcPr>
            <w:tcW w:w="2526" w:type="dxa"/>
          </w:tcPr>
          <w:p w14:paraId="78249C9C" w14:textId="48DA0933" w:rsidR="00B02625" w:rsidRPr="004259CB" w:rsidRDefault="00B02625" w:rsidP="00BA0EEF">
            <w:pPr>
              <w:spacing w:before="120" w:after="120"/>
              <w:rPr>
                <w:b/>
                <w:sz w:val="22"/>
                <w:lang w:val="en-GB"/>
              </w:rPr>
            </w:pPr>
            <w:r w:rsidRPr="004259CB">
              <w:rPr>
                <w:b/>
                <w:sz w:val="22"/>
                <w:lang w:val="en-GB"/>
              </w:rPr>
              <w:t>Levels of service</w:t>
            </w:r>
          </w:p>
        </w:tc>
        <w:tc>
          <w:tcPr>
            <w:tcW w:w="1781" w:type="dxa"/>
          </w:tcPr>
          <w:p w14:paraId="2F990263" w14:textId="398BF7A6" w:rsidR="00B02625" w:rsidRPr="004259CB" w:rsidRDefault="00B02625" w:rsidP="00BA0EEF">
            <w:pPr>
              <w:spacing w:before="120" w:after="120"/>
              <w:rPr>
                <w:sz w:val="22"/>
                <w:lang w:val="en-GB"/>
              </w:rPr>
            </w:pPr>
            <w:r>
              <w:rPr>
                <w:sz w:val="22"/>
                <w:lang w:val="en-GB"/>
              </w:rPr>
              <w:t>R0130</w:t>
            </w:r>
            <w:del w:id="68" w:author="Jeon MinSu" w:date="2021-09-03T11:06:00Z">
              <w:r w:rsidDel="006745BF">
                <w:rPr>
                  <w:sz w:val="22"/>
                  <w:lang w:val="en-GB"/>
                </w:rPr>
                <w:delText>(</w:delText>
              </w:r>
              <w:r w:rsidRPr="004259CB" w:rsidDel="006745BF">
                <w:rPr>
                  <w:sz w:val="22"/>
                  <w:lang w:val="en-GB"/>
                </w:rPr>
                <w:delText>O-130</w:delText>
              </w:r>
              <w:r w:rsidDel="006745BF">
                <w:rPr>
                  <w:sz w:val="22"/>
                  <w:lang w:val="en-GB"/>
                </w:rPr>
                <w:delText>)</w:delText>
              </w:r>
            </w:del>
          </w:p>
        </w:tc>
        <w:tc>
          <w:tcPr>
            <w:tcW w:w="5440" w:type="dxa"/>
          </w:tcPr>
          <w:p w14:paraId="1BFD513B" w14:textId="6EBC187D" w:rsidR="00B02625" w:rsidRPr="004259CB" w:rsidRDefault="00B02625" w:rsidP="00BA0EEF">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2317DEC3" w:rsidR="00557F5A" w:rsidRPr="004259CB" w:rsidRDefault="00557F5A" w:rsidP="00BA0EEF">
            <w:pPr>
              <w:spacing w:before="120" w:after="120"/>
              <w:rPr>
                <w:b/>
                <w:sz w:val="22"/>
                <w:lang w:val="en-GB"/>
              </w:rPr>
            </w:pPr>
            <w:r>
              <w:rPr>
                <w:b/>
                <w:sz w:val="22"/>
                <w:lang w:val="en-GB"/>
              </w:rPr>
              <w:t xml:space="preserve">Risk Management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w:t>
            </w:r>
            <w:proofErr w:type="spellStart"/>
            <w:r>
              <w:rPr>
                <w:sz w:val="22"/>
                <w:lang w:val="en-GB"/>
              </w:rPr>
              <w:t>MAtoN</w:t>
            </w:r>
            <w:proofErr w:type="spellEnd"/>
            <w:r>
              <w:rPr>
                <w:sz w:val="22"/>
                <w:lang w:val="en-GB"/>
              </w:rPr>
              <w:t>)</w:t>
            </w:r>
          </w:p>
        </w:tc>
      </w:tr>
      <w:tr w:rsidR="00B02625" w:rsidRPr="004259CB" w14:paraId="55A8777A" w14:textId="77777777" w:rsidTr="00DD3CD3">
        <w:trPr>
          <w:jc w:val="center"/>
        </w:trPr>
        <w:tc>
          <w:tcPr>
            <w:tcW w:w="2526" w:type="dxa"/>
            <w:vMerge w:val="restart"/>
          </w:tcPr>
          <w:p w14:paraId="1364097B" w14:textId="5E2269D0" w:rsidR="00B02625" w:rsidRPr="004259CB" w:rsidRDefault="00B02625" w:rsidP="00BA0EEF">
            <w:pPr>
              <w:spacing w:before="120" w:after="120"/>
              <w:rPr>
                <w:b/>
                <w:sz w:val="22"/>
                <w:lang w:val="en-GB"/>
              </w:rPr>
            </w:pPr>
            <w:r w:rsidRPr="004259CB">
              <w:rPr>
                <w:b/>
                <w:sz w:val="22"/>
                <w:lang w:val="en-GB"/>
              </w:rPr>
              <w:t>Quality Management</w:t>
            </w:r>
          </w:p>
        </w:tc>
        <w:tc>
          <w:tcPr>
            <w:tcW w:w="1781" w:type="dxa"/>
          </w:tcPr>
          <w:p w14:paraId="7FCC7A1D" w14:textId="004258A1" w:rsidR="00B02625" w:rsidRPr="004259CB" w:rsidRDefault="00B02625" w:rsidP="00BA0EEF">
            <w:pPr>
              <w:spacing w:before="120" w:after="120"/>
              <w:rPr>
                <w:sz w:val="22"/>
                <w:lang w:val="en-GB"/>
              </w:rPr>
            </w:pPr>
            <w:del w:id="69" w:author="Jeon MinSu" w:date="2021-09-03T11:06:00Z">
              <w:r w:rsidRPr="004259CB" w:rsidDel="006745BF">
                <w:rPr>
                  <w:sz w:val="22"/>
                  <w:lang w:val="en-GB"/>
                </w:rPr>
                <w:delText>O-</w:delText>
              </w:r>
            </w:del>
            <w:ins w:id="70" w:author="Jeon MinSu" w:date="2021-09-03T11:06:00Z">
              <w:r w:rsidR="006745BF">
                <w:rPr>
                  <w:sz w:val="22"/>
                  <w:lang w:val="en-GB"/>
                </w:rPr>
                <w:t>R0</w:t>
              </w:r>
            </w:ins>
            <w:r w:rsidRPr="004259CB">
              <w:rPr>
                <w:sz w:val="22"/>
                <w:lang w:val="en-GB"/>
              </w:rPr>
              <w:t>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53543032" w:rsidR="00B02625" w:rsidRPr="004259CB" w:rsidRDefault="00B02625" w:rsidP="00BA0EEF">
            <w:pPr>
              <w:spacing w:before="120" w:after="120"/>
              <w:rPr>
                <w:sz w:val="22"/>
                <w:lang w:val="en-GB"/>
              </w:rPr>
            </w:pPr>
            <w:del w:id="71" w:author="Jeon MinSu" w:date="2021-09-03T11:06:00Z">
              <w:r w:rsidRPr="004259CB" w:rsidDel="006745BF">
                <w:rPr>
                  <w:sz w:val="22"/>
                  <w:lang w:val="en-GB"/>
                </w:rPr>
                <w:delText>O-</w:delText>
              </w:r>
            </w:del>
            <w:ins w:id="72" w:author="Jeon MinSu" w:date="2021-09-03T11:06:00Z">
              <w:r w:rsidR="006745BF">
                <w:rPr>
                  <w:sz w:val="22"/>
                  <w:lang w:val="en-GB"/>
                </w:rPr>
                <w:t>R0</w:t>
              </w:r>
            </w:ins>
            <w:r w:rsidRPr="004259CB">
              <w:rPr>
                <w:sz w:val="22"/>
                <w:lang w:val="en-GB"/>
              </w:rPr>
              <w:t>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73" w:name="_Toc432687601"/>
      <w:bookmarkEnd w:id="73"/>
    </w:p>
    <w:p w14:paraId="51F84956" w14:textId="77777777" w:rsidR="00857D03" w:rsidRDefault="00857D03">
      <w:pPr>
        <w:spacing w:after="200" w:line="276" w:lineRule="auto"/>
        <w:rPr>
          <w:sz w:val="22"/>
          <w:lang w:val="en-GB"/>
        </w:rPr>
      </w:pPr>
      <w:r>
        <w:br w:type="page"/>
      </w:r>
    </w:p>
    <w:p w14:paraId="040E162C" w14:textId="1636DE3B" w:rsidR="004259CB" w:rsidRPr="004259CB" w:rsidRDefault="004259CB" w:rsidP="004259CB">
      <w:pPr>
        <w:pStyle w:val="BodyText"/>
      </w:pPr>
      <w:r w:rsidRPr="004259CB">
        <w:lastRenderedPageBreak/>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TableGrid"/>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2AF8B8BF" w:rsidR="007E3BE2" w:rsidRPr="004259CB" w:rsidRDefault="007E3BE2" w:rsidP="00BA0EEF">
            <w:pPr>
              <w:spacing w:before="120" w:after="120"/>
              <w:rPr>
                <w:b/>
                <w:sz w:val="22"/>
                <w:lang w:val="en-GB"/>
              </w:rPr>
            </w:pPr>
            <w:r>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2DE7DAB2" w:rsidR="004259CB" w:rsidRPr="004259CB" w:rsidRDefault="004259CB" w:rsidP="00BA0EEF">
            <w:pPr>
              <w:spacing w:before="120" w:after="120"/>
              <w:rPr>
                <w:sz w:val="22"/>
                <w:lang w:val="en-GB"/>
              </w:rPr>
            </w:pPr>
            <w:del w:id="74" w:author="Jeon MinSu" w:date="2021-09-03T11:07:00Z">
              <w:r w:rsidRPr="004259CB" w:rsidDel="00506049">
                <w:rPr>
                  <w:sz w:val="22"/>
                  <w:lang w:val="en-GB"/>
                </w:rPr>
                <w:delText>O-</w:delText>
              </w:r>
            </w:del>
            <w:ins w:id="75" w:author="Jeon MinSu" w:date="2021-09-03T11:07:00Z">
              <w:r w:rsidR="00506049">
                <w:rPr>
                  <w:sz w:val="22"/>
                  <w:lang w:val="en-GB"/>
                </w:rPr>
                <w:t>R0</w:t>
              </w:r>
            </w:ins>
            <w:r w:rsidRPr="004259CB">
              <w:rPr>
                <w:sz w:val="22"/>
                <w:lang w:val="en-GB"/>
              </w:rPr>
              <w:t>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4D0FA5FB" w:rsidR="007E3BE2" w:rsidRPr="004259CB" w:rsidRDefault="007E3BE2" w:rsidP="00BA0EEF">
            <w:pPr>
              <w:spacing w:before="120" w:after="120"/>
              <w:rPr>
                <w:b/>
                <w:sz w:val="22"/>
                <w:lang w:val="en-GB"/>
              </w:rPr>
            </w:pPr>
            <w:r w:rsidRPr="004259CB">
              <w:rPr>
                <w:b/>
                <w:sz w:val="22"/>
                <w:lang w:val="en-GB"/>
              </w:rPr>
              <w:t>Risk management</w:t>
            </w:r>
          </w:p>
        </w:tc>
        <w:tc>
          <w:tcPr>
            <w:tcW w:w="1864" w:type="dxa"/>
          </w:tcPr>
          <w:p w14:paraId="364DCF2E" w14:textId="52EB51E0" w:rsidR="007E3BE2" w:rsidRPr="004259CB" w:rsidRDefault="007E3BE2" w:rsidP="00BA0EEF">
            <w:pPr>
              <w:spacing w:before="120" w:after="120"/>
              <w:rPr>
                <w:sz w:val="22"/>
                <w:lang w:val="en-GB"/>
              </w:rPr>
            </w:pPr>
            <w:r>
              <w:rPr>
                <w:sz w:val="22"/>
                <w:lang w:val="en-GB"/>
              </w:rPr>
              <w:t>R</w:t>
            </w:r>
            <w:ins w:id="76" w:author="Jeon MinSu" w:date="2021-09-03T11:21:00Z">
              <w:r w:rsidR="00AF2EE3">
                <w:rPr>
                  <w:sz w:val="22"/>
                  <w:lang w:val="en-GB"/>
                </w:rPr>
                <w:t>0142</w:t>
              </w:r>
            </w:ins>
            <w:del w:id="77" w:author="Jeon MinSu" w:date="2021-09-03T11:21:00Z">
              <w:r w:rsidDel="006C2425">
                <w:rPr>
                  <w:sz w:val="22"/>
                  <w:lang w:val="en-GB"/>
                </w:rPr>
                <w:delText>1003</w:delText>
              </w:r>
            </w:del>
          </w:p>
        </w:tc>
        <w:tc>
          <w:tcPr>
            <w:tcW w:w="5387" w:type="dxa"/>
          </w:tcPr>
          <w:p w14:paraId="6211F5BF" w14:textId="3B5BDE90" w:rsidR="007E3BE2" w:rsidRPr="004259CB" w:rsidRDefault="007E3BE2" w:rsidP="00BA0EEF">
            <w:pPr>
              <w:spacing w:before="120" w:after="120"/>
              <w:rPr>
                <w:sz w:val="22"/>
                <w:lang w:val="en-GB"/>
              </w:rPr>
            </w:pPr>
            <w:r>
              <w:rPr>
                <w:sz w:val="22"/>
                <w:lang w:val="en-GB"/>
              </w:rPr>
              <w:t xml:space="preserve">Maritime Data Sharing </w:t>
            </w:r>
            <w:del w:id="78" w:author="Jeon MinSu" w:date="2021-09-03T11:21:00Z">
              <w:r w:rsidDel="00AF2EE3">
                <w:rPr>
                  <w:sz w:val="22"/>
                  <w:lang w:val="en-GB"/>
                </w:rPr>
                <w:delText>for Risk Assessment and Analysis</w:delText>
              </w:r>
            </w:del>
            <w:ins w:id="79" w:author="Jeon MinSu" w:date="2021-09-03T11:21:00Z">
              <w:r w:rsidR="00AF2EE3">
                <w:rPr>
                  <w:sz w:val="22"/>
                  <w:lang w:val="en-GB"/>
                </w:rPr>
                <w:t>IALA-NET</w:t>
              </w:r>
            </w:ins>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27824DEB" w:rsidR="007E3BE2" w:rsidRPr="004259CB" w:rsidRDefault="007E3BE2" w:rsidP="00BA0EEF">
            <w:pPr>
              <w:spacing w:before="120" w:after="120"/>
              <w:rPr>
                <w:sz w:val="22"/>
                <w:lang w:val="en-GB"/>
              </w:rPr>
            </w:pPr>
            <w:del w:id="80" w:author="Jeon MinSu" w:date="2021-09-03T11:07:00Z">
              <w:r w:rsidRPr="004259CB" w:rsidDel="00506049">
                <w:rPr>
                  <w:sz w:val="22"/>
                  <w:lang w:val="en-GB"/>
                </w:rPr>
                <w:delText>O-</w:delText>
              </w:r>
            </w:del>
            <w:ins w:id="81" w:author="Jeon MinSu" w:date="2021-09-03T11:07:00Z">
              <w:r w:rsidR="00506049">
                <w:rPr>
                  <w:sz w:val="22"/>
                  <w:lang w:val="en-GB"/>
                </w:rPr>
                <w:t>R0</w:t>
              </w:r>
            </w:ins>
            <w:r w:rsidRPr="004259CB">
              <w:rPr>
                <w:sz w:val="22"/>
                <w:lang w:val="en-GB"/>
              </w:rPr>
              <w:t>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82" w:name="_Toc464136443"/>
      <w:bookmarkStart w:id="83" w:name="_Toc480449905"/>
      <w:r w:rsidRPr="004259CB">
        <w:rPr>
          <w:caps w:val="0"/>
        </w:rPr>
        <w:t>SUPPLEMENTARY ELEMENTS</w:t>
      </w:r>
      <w:bookmarkEnd w:id="82"/>
      <w:bookmarkEnd w:id="8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A2DD053" w:rsidR="004259CB" w:rsidRPr="004259CB" w:rsidRDefault="00757708" w:rsidP="004259CB">
      <w:pPr>
        <w:pStyle w:val="Heading1"/>
        <w:tabs>
          <w:tab w:val="clear" w:pos="0"/>
        </w:tabs>
        <w:spacing w:before="0"/>
        <w:ind w:left="0" w:firstLine="0"/>
        <w:rPr>
          <w:caps w:val="0"/>
        </w:rPr>
      </w:pPr>
      <w:bookmarkStart w:id="84" w:name="_Toc464033448"/>
      <w:bookmarkStart w:id="85" w:name="_Toc464136444"/>
      <w:bookmarkStart w:id="86" w:name="_Toc480449906"/>
      <w:r>
        <w:rPr>
          <w:caps w:val="0"/>
        </w:rPr>
        <w:t>APPROVAL</w:t>
      </w:r>
      <w:r w:rsidR="004259CB" w:rsidRPr="004259CB">
        <w:rPr>
          <w:caps w:val="0"/>
        </w:rPr>
        <w:t xml:space="preserve"> AND AMENDMENT OF STANDARDS</w:t>
      </w:r>
      <w:bookmarkEnd w:id="84"/>
      <w:bookmarkEnd w:id="85"/>
      <w:bookmarkEnd w:id="86"/>
    </w:p>
    <w:p w14:paraId="62034E75" w14:textId="77777777" w:rsidR="004259CB" w:rsidRPr="004259CB" w:rsidRDefault="004259CB" w:rsidP="004259CB">
      <w:pPr>
        <w:pStyle w:val="Sparationtitre1"/>
        <w:rPr>
          <w:lang w:val="en-GB"/>
        </w:rPr>
      </w:pPr>
    </w:p>
    <w:p w14:paraId="33E5B8DE" w14:textId="3B53DCAF" w:rsidR="004259CB" w:rsidRPr="004259CB" w:rsidRDefault="004259CB" w:rsidP="004259CB">
      <w:pPr>
        <w:pStyle w:val="BodyText"/>
      </w:pPr>
      <w:r w:rsidRPr="004259CB">
        <w:t xml:space="preserve">IALA Standards may be </w:t>
      </w:r>
      <w:r w:rsidR="00757708">
        <w:t>approved</w:t>
      </w:r>
      <w:r w:rsidRPr="004259CB">
        <w:t xml:space="preserve"> or amended </w:t>
      </w:r>
      <w:r w:rsidR="00757708">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87" w:name="_Toc464033449"/>
      <w:bookmarkStart w:id="88" w:name="_Toc455589152"/>
      <w:bookmarkStart w:id="89" w:name="_Toc455589153"/>
      <w:bookmarkStart w:id="90" w:name="_Toc455589154"/>
      <w:bookmarkStart w:id="91" w:name="_Toc455589155"/>
      <w:bookmarkStart w:id="92" w:name="_Toc455589156"/>
      <w:bookmarkStart w:id="93" w:name="_Toc455589157"/>
      <w:bookmarkStart w:id="94" w:name="_Toc455589158"/>
      <w:bookmarkStart w:id="95" w:name="_Toc455589159"/>
      <w:bookmarkStart w:id="96" w:name="_Toc455589160"/>
      <w:bookmarkStart w:id="97" w:name="_Toc455589161"/>
      <w:bookmarkStart w:id="98" w:name="_Toc455589162"/>
      <w:bookmarkStart w:id="99" w:name="_Toc455589163"/>
      <w:bookmarkStart w:id="100" w:name="_Toc455589164"/>
      <w:bookmarkStart w:id="101" w:name="_Toc455589165"/>
      <w:bookmarkStart w:id="102" w:name="_Toc455589166"/>
      <w:bookmarkStart w:id="103" w:name="_Toc455589167"/>
      <w:bookmarkStart w:id="104" w:name="_Toc455589168"/>
      <w:bookmarkStart w:id="105" w:name="_Toc455589169"/>
      <w:bookmarkStart w:id="106" w:name="_Toc455589170"/>
      <w:bookmarkStart w:id="107" w:name="_Toc455589171"/>
      <w:bookmarkStart w:id="108" w:name="_Toc464033450"/>
      <w:bookmarkStart w:id="109" w:name="_Toc464033451"/>
      <w:bookmarkStart w:id="110" w:name="_Toc432687611"/>
      <w:bookmarkStart w:id="111" w:name="_Toc464033452"/>
      <w:bookmarkStart w:id="112" w:name="_Toc464136445"/>
      <w:bookmarkStart w:id="113" w:name="_Toc480449907"/>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4259CB">
        <w:rPr>
          <w:caps w:val="0"/>
        </w:rPr>
        <w:t>DOCUMENT HISTORY</w:t>
      </w:r>
      <w:bookmarkEnd w:id="110"/>
      <w:bookmarkEnd w:id="111"/>
      <w:bookmarkEnd w:id="112"/>
      <w:bookmarkEnd w:id="11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4628EB">
              <w:rPr>
                <w:sz w:val="22"/>
                <w:highlight w:val="yellow"/>
                <w:lang w:val="en-GB"/>
                <w:rPrChange w:id="114" w:author="Phil Day" w:date="2021-04-15T13:14:00Z">
                  <w:rPr>
                    <w:sz w:val="22"/>
                    <w:lang w:val="en-GB"/>
                  </w:rPr>
                </w:rPrChange>
              </w:rPr>
              <w:t xml:space="preserve">General Assembly Resolution, Incheon, </w:t>
            </w:r>
            <w:r w:rsidR="009D3879" w:rsidRPr="004628EB">
              <w:rPr>
                <w:sz w:val="22"/>
                <w:highlight w:val="yellow"/>
                <w:lang w:val="en-GB"/>
                <w:rPrChange w:id="115" w:author="Phil Day" w:date="2021-04-15T13:14:00Z">
                  <w:rPr>
                    <w:sz w:val="22"/>
                    <w:lang w:val="en-GB"/>
                  </w:rPr>
                </w:rPrChange>
              </w:rPr>
              <w:t xml:space="preserve">Republic of </w:t>
            </w:r>
            <w:r w:rsidRPr="004628EB">
              <w:rPr>
                <w:sz w:val="22"/>
                <w:highlight w:val="yellow"/>
                <w:lang w:val="en-GB"/>
                <w:rPrChange w:id="116" w:author="Phil Day" w:date="2021-04-15T13:14:00Z">
                  <w:rPr>
                    <w:sz w:val="22"/>
                    <w:lang w:val="en-GB"/>
                  </w:rPr>
                </w:rPrChange>
              </w:rPr>
              <w:t>Korea, May 2018.</w:t>
            </w:r>
          </w:p>
        </w:tc>
      </w:tr>
    </w:tbl>
    <w:p w14:paraId="5D2874E0" w14:textId="77777777" w:rsidR="00AB326D" w:rsidRPr="004259CB" w:rsidRDefault="00AB326D" w:rsidP="004259CB">
      <w:pPr>
        <w:pStyle w:val="BodyText"/>
      </w:pPr>
    </w:p>
    <w:sectPr w:rsidR="00AB326D" w:rsidRPr="004259CB" w:rsidSect="00480184">
      <w:headerReference w:type="even" r:id="rId28"/>
      <w:headerReference w:type="default" r:id="rId29"/>
      <w:headerReference w:type="first" r:id="rId3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Capt. Phillip Day" w:date="2021-04-15T13:05:00Z" w:initials="PD">
    <w:p w14:paraId="3528029A" w14:textId="127EA530" w:rsidR="00482F2F" w:rsidRDefault="00482F2F">
      <w:pPr>
        <w:pStyle w:val="CommentText"/>
      </w:pPr>
      <w:r>
        <w:rPr>
          <w:rStyle w:val="CommentReference"/>
        </w:rPr>
        <w:annotationRef/>
      </w:r>
      <w:r>
        <w:t>Is this correct</w:t>
      </w:r>
    </w:p>
  </w:comment>
  <w:comment w:id="9" w:author="Capt. Phillip Day" w:date="2021-04-15T13:04:00Z" w:initials="PD">
    <w:p w14:paraId="7513D2D9" w14:textId="26FE0374" w:rsidR="00482F2F" w:rsidRDefault="00482F2F">
      <w:pPr>
        <w:pStyle w:val="CommentText"/>
      </w:pPr>
      <w:r>
        <w:rPr>
          <w:rStyle w:val="CommentReference"/>
        </w:rPr>
        <w:annotationRef/>
      </w:r>
      <w:r>
        <w:t>To update</w:t>
      </w:r>
    </w:p>
  </w:comment>
  <w:comment w:id="39" w:author="Capt. Phillip Day" w:date="2021-04-15T13:06:00Z" w:initials="PD">
    <w:p w14:paraId="0B5A9B1A" w14:textId="6AB55800" w:rsidR="00482F2F" w:rsidRDefault="00482F2F">
      <w:pPr>
        <w:pStyle w:val="CommentText"/>
      </w:pPr>
      <w:r>
        <w:rPr>
          <w:rStyle w:val="CommentReference"/>
        </w:rPr>
        <w:annotationRef/>
      </w:r>
      <w:r>
        <w:t>Needs updating</w:t>
      </w:r>
    </w:p>
  </w:comment>
  <w:comment w:id="50" w:author="Capt. Phillip Day" w:date="2021-04-15T13:08:00Z" w:initials="PD">
    <w:p w14:paraId="0292E44D" w14:textId="324BF556" w:rsidR="00482F2F" w:rsidRDefault="00482F2F">
      <w:pPr>
        <w:pStyle w:val="CommentText"/>
      </w:pPr>
      <w:r>
        <w:rPr>
          <w:rStyle w:val="CommentReference"/>
        </w:rPr>
        <w:annotationRef/>
      </w:r>
      <w:r>
        <w:t>Needs to be consistent with current subject areas</w:t>
      </w:r>
    </w:p>
  </w:comment>
  <w:comment w:id="51" w:author="Capt. Phillip Day" w:date="2021-04-15T13:09:00Z" w:initials="PD">
    <w:p w14:paraId="4D58EB39" w14:textId="393AE4A7" w:rsidR="00482F2F" w:rsidRDefault="00482F2F">
      <w:pPr>
        <w:pStyle w:val="CommentText"/>
      </w:pPr>
      <w:r>
        <w:rPr>
          <w:rStyle w:val="CommentReference"/>
        </w:rPr>
        <w:annotationRef/>
      </w:r>
      <w:r>
        <w:t>May be not needed to be emphasized</w:t>
      </w:r>
    </w:p>
  </w:comment>
  <w:comment w:id="61" w:author="Capt. Phillip Day" w:date="2021-04-15T13:11:00Z" w:initials="PD">
    <w:p w14:paraId="774D2316" w14:textId="2699B031" w:rsidR="00482F2F" w:rsidRDefault="00482F2F">
      <w:pPr>
        <w:pStyle w:val="CommentText"/>
      </w:pPr>
      <w:r>
        <w:rPr>
          <w:rStyle w:val="CommentReference"/>
        </w:rPr>
        <w:annotationRef/>
      </w:r>
      <w:r>
        <w:rPr>
          <w:rStyle w:val="CommentReference"/>
        </w:rPr>
        <w:t>Is there a way to link the normative and informative to a live document?</w:t>
      </w:r>
      <w:r w:rsidR="004628EB">
        <w:rPr>
          <w:rStyle w:val="CommentReference"/>
        </w:rPr>
        <w:t xml:space="preserve"> Otherwise update list at ARM 16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28029A" w15:done="0"/>
  <w15:commentEx w15:paraId="7513D2D9" w15:done="0"/>
  <w15:commentEx w15:paraId="0B5A9B1A" w15:done="0"/>
  <w15:commentEx w15:paraId="0292E44D" w15:done="0"/>
  <w15:commentEx w15:paraId="4D58EB39" w15:done="0"/>
  <w15:commentEx w15:paraId="774D23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894" w16cex:dateUtc="2021-04-15T12:05:00Z"/>
  <w16cex:commentExtensible w16cex:durableId="2422B84A" w16cex:dateUtc="2021-04-15T12:04:00Z"/>
  <w16cex:commentExtensible w16cex:durableId="2422B8D3" w16cex:dateUtc="2021-04-15T12:06:00Z"/>
  <w16cex:commentExtensible w16cex:durableId="2422B932" w16cex:dateUtc="2021-04-15T12:08:00Z"/>
  <w16cex:commentExtensible w16cex:durableId="2422B983" w16cex:dateUtc="2021-04-15T12:09:00Z"/>
  <w16cex:commentExtensible w16cex:durableId="2422B9E9" w16cex:dateUtc="2021-04-15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8029A" w16cid:durableId="2422B894"/>
  <w16cid:commentId w16cid:paraId="7513D2D9" w16cid:durableId="2422B84A"/>
  <w16cid:commentId w16cid:paraId="0B5A9B1A" w16cid:durableId="2422B8D3"/>
  <w16cid:commentId w16cid:paraId="0292E44D" w16cid:durableId="2422B932"/>
  <w16cid:commentId w16cid:paraId="4D58EB39" w16cid:durableId="2422B983"/>
  <w16cid:commentId w16cid:paraId="774D2316" w16cid:durableId="2422B9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EF6E" w14:textId="77777777" w:rsidR="00EF1F90" w:rsidRDefault="00EF1F90" w:rsidP="003274DB">
      <w:r>
        <w:separator/>
      </w:r>
    </w:p>
  </w:endnote>
  <w:endnote w:type="continuationSeparator" w:id="0">
    <w:p w14:paraId="0DACFC61" w14:textId="77777777" w:rsidR="00EF1F90" w:rsidRDefault="00EF1F9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C114" w14:textId="77777777" w:rsidR="002E518C" w:rsidRDefault="002E5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789476D7" w:rsidR="00857580" w:rsidRDefault="00B117BD" w:rsidP="008747E0">
    <w:pPr>
      <w:pStyle w:val="Footer"/>
      <w:rPr>
        <w:lang w:val="en-GB"/>
      </w:rPr>
    </w:pPr>
    <w:r w:rsidRPr="00442889">
      <w:rPr>
        <w:noProof/>
        <w:lang w:val="fr-FR" w:eastAsia="fr-FR"/>
      </w:rPr>
      <w:drawing>
        <wp:anchor distT="0" distB="0" distL="114300" distR="114300" simplePos="0" relativeHeight="25165414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516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945C" w14:textId="77777777" w:rsidR="002E518C" w:rsidRDefault="002E51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45D6EC0F" w:rsidR="00857580" w:rsidRPr="00C907DF" w:rsidRDefault="00EF1F90" w:rsidP="00CB19DB">
    <w:pPr>
      <w:pStyle w:val="Footerportrait"/>
      <w:rPr>
        <w:rStyle w:val="PageNumber"/>
        <w:szCs w:val="15"/>
      </w:rPr>
    </w:pPr>
    <w:r>
      <w:fldChar w:fldCharType="begin"/>
    </w:r>
    <w:r>
      <w:instrText xml:space="preserve"> STYLEREF "Document type" \* MERGEFORMAT </w:instrText>
    </w:r>
    <w:r>
      <w:fldChar w:fldCharType="separate"/>
    </w:r>
    <w:r w:rsidR="00AF2EE3">
      <w:t>IALA Standard</w:t>
    </w:r>
    <w:r>
      <w:fldChar w:fldCharType="end"/>
    </w:r>
    <w:r w:rsidR="00857580" w:rsidRPr="00C907DF">
      <w:t xml:space="preserve"> </w:t>
    </w:r>
    <w:r>
      <w:fldChar w:fldCharType="begin"/>
    </w:r>
    <w:r>
      <w:instrText xml:space="preserve"> STYLEREF "Document number" \* MERGEFORMAT </w:instrText>
    </w:r>
    <w:r>
      <w:fldChar w:fldCharType="separate"/>
    </w:r>
    <w:r w:rsidR="00AF2EE3">
      <w:t>S1010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AF2EE3">
      <w:t>Marine Aids to Navigation Planning and Service Requirements</w:t>
    </w:r>
    <w:r>
      <w:fldChar w:fldCharType="end"/>
    </w:r>
  </w:p>
  <w:p w14:paraId="19BC5EB7" w14:textId="21F847EE" w:rsidR="00857580" w:rsidRPr="00CB19DB" w:rsidRDefault="00EF1F90" w:rsidP="00CB19DB">
    <w:pPr>
      <w:pStyle w:val="Footerportrait"/>
    </w:pPr>
    <w:r>
      <w:fldChar w:fldCharType="begin"/>
    </w:r>
    <w:r>
      <w:instrText xml:space="preserve"> STYLEREF "Edition number" \* MERGEFORMA</w:instrText>
    </w:r>
    <w:r>
      <w:instrText xml:space="preserve">T </w:instrText>
    </w:r>
    <w:r>
      <w:fldChar w:fldCharType="separate"/>
    </w:r>
    <w:r w:rsidR="00AF2EE3">
      <w:t>Edition 12.0</w:t>
    </w:r>
    <w:r>
      <w:fldChar w:fldCharType="end"/>
    </w:r>
    <w:r w:rsidR="00857580">
      <w:t xml:space="preserve">  </w:t>
    </w:r>
    <w:r>
      <w:fldChar w:fldCharType="begin"/>
    </w:r>
    <w:r>
      <w:instrText xml:space="preserve"> STYLEREF "Document date" \* MERGEFORMAT </w:instrText>
    </w:r>
    <w:r>
      <w:fldChar w:fldCharType="separate"/>
    </w:r>
    <w:r w:rsidR="00AF2EE3">
      <w:t>May 20182023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69BB">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18BB4" w14:textId="77777777" w:rsidR="00EF1F90" w:rsidRDefault="00EF1F90" w:rsidP="003274DB">
      <w:r>
        <w:separator/>
      </w:r>
    </w:p>
  </w:footnote>
  <w:footnote w:type="continuationSeparator" w:id="0">
    <w:p w14:paraId="55FA5A1B" w14:textId="77777777" w:rsidR="00EF1F90" w:rsidRDefault="00EF1F9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573E" w14:textId="77777777" w:rsidR="002E518C" w:rsidRDefault="002E51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1EF9" w14:textId="47A84F51" w:rsidR="007D719D" w:rsidRDefault="007D71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6198" w14:textId="69CA5116" w:rsidR="0036232A" w:rsidRDefault="00EF1F90" w:rsidP="007D719D">
    <w:pPr>
      <w:pStyle w:val="Header"/>
      <w:jc w:val="right"/>
      <w:rPr>
        <w:lang w:val="en-GB"/>
      </w:rPr>
    </w:pPr>
    <w:customXmlInsRangeStart w:id="117" w:author="Jeon MinSu" w:date="2021-09-03T09:25:00Z"/>
    <w:sdt>
      <w:sdtPr>
        <w:rPr>
          <w:lang w:val="en-GB"/>
        </w:rPr>
        <w:id w:val="-1144578919"/>
        <w:docPartObj>
          <w:docPartGallery w:val="Watermarks"/>
          <w:docPartUnique/>
        </w:docPartObj>
      </w:sdtPr>
      <w:sdtEndPr/>
      <w:sdtContent>
        <w:customXmlInsRangeEnd w:id="117"/>
        <w:ins w:id="118" w:author="Jeon MinSu" w:date="2021-09-03T09:25:00Z">
          <w:r>
            <w:rPr>
              <w:noProof/>
              <w:lang w:val="en-GB"/>
            </w:rPr>
            <w:pict w14:anchorId="53714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19" w:author="Jeon MinSu" w:date="2021-09-03T09:25:00Z"/>
      </w:sdtContent>
    </w:sdt>
    <w:customXmlInsRangeEnd w:id="119"/>
    <w:r w:rsidR="0036232A">
      <w:rPr>
        <w:noProof/>
        <w:lang w:val="fr-FR" w:eastAsia="fr-FR"/>
      </w:rPr>
      <w:drawing>
        <wp:anchor distT="0" distB="0" distL="114300" distR="114300" simplePos="0" relativeHeight="251656192"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Header"/>
      <w:jc w:val="right"/>
      <w:rPr>
        <w:sz w:val="22"/>
        <w:lang w:val="en-GB"/>
      </w:rPr>
    </w:pPr>
  </w:p>
  <w:p w14:paraId="4F91943A" w14:textId="50BCED8F" w:rsidR="00857580" w:rsidRDefault="00857580" w:rsidP="007D719D">
    <w:pPr>
      <w:pStyle w:val="Header"/>
      <w:jc w:val="right"/>
      <w:rPr>
        <w:sz w:val="18"/>
        <w:szCs w:val="18"/>
        <w:lang w:val="en-GB"/>
      </w:rPr>
    </w:pPr>
  </w:p>
  <w:p w14:paraId="1DA38C37" w14:textId="77777777" w:rsidR="00857D03" w:rsidRPr="00857D03" w:rsidRDefault="00857D03" w:rsidP="007D719D">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0F70" w14:textId="6B8E282E" w:rsidR="007D719D" w:rsidRDefault="007D7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29E92BF6" w:rsidR="00857580" w:rsidRPr="00ED2A8D" w:rsidRDefault="00857580" w:rsidP="005F1891">
    <w:pPr>
      <w:pStyle w:val="Header"/>
      <w:ind w:left="2127"/>
      <w:jc w:val="right"/>
      <w:rPr>
        <w:lang w:val="en-GB"/>
      </w:rPr>
    </w:pPr>
    <w:r w:rsidRPr="004D25E6">
      <w:rPr>
        <w:noProof/>
        <w:sz w:val="16"/>
        <w:szCs w:val="16"/>
        <w:lang w:val="fr-FR" w:eastAsia="fr-FR"/>
      </w:rPr>
      <w:drawing>
        <wp:anchor distT="0" distB="0" distL="114300" distR="114300" simplePos="0" relativeHeight="251658240"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9264"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DA0F" w14:textId="77777777" w:rsidR="002E518C" w:rsidRDefault="002E51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D9F3" w14:textId="387B7DDF" w:rsidR="004A6127" w:rsidRDefault="004A61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7B1D" w14:textId="417829D6" w:rsidR="00AA74D6" w:rsidRPr="00857D03" w:rsidRDefault="00857D03" w:rsidP="00857D03">
    <w:pPr>
      <w:pStyle w:val="Header"/>
      <w:jc w:val="right"/>
      <w:rPr>
        <w:sz w:val="22"/>
        <w:lang w:val="en-GB"/>
      </w:rPr>
    </w:pPr>
    <w:r>
      <w:rPr>
        <w:noProof/>
        <w:sz w:val="18"/>
        <w:szCs w:val="18"/>
        <w:lang w:val="fr-FR" w:eastAsia="fr-FR"/>
      </w:rPr>
      <w:drawing>
        <wp:anchor distT="0" distB="0" distL="114300" distR="114300" simplePos="0" relativeHeight="251660288"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Header"/>
      <w:jc w:val="right"/>
      <w:rPr>
        <w:sz w:val="18"/>
        <w:szCs w:val="18"/>
        <w:lang w:val="en-GB"/>
      </w:rPr>
    </w:pPr>
  </w:p>
  <w:p w14:paraId="51E25C2B" w14:textId="77777777" w:rsidR="00AA74D6" w:rsidRDefault="00AA74D6" w:rsidP="008747E0">
    <w:pPr>
      <w:pStyle w:val="Header"/>
      <w:rPr>
        <w:lang w:val="en-GB"/>
      </w:rPr>
    </w:pPr>
  </w:p>
  <w:p w14:paraId="73F6B669" w14:textId="77777777" w:rsidR="00AA74D6" w:rsidRDefault="00AA74D6" w:rsidP="008747E0">
    <w:pPr>
      <w:pStyle w:val="Header"/>
      <w:rPr>
        <w:lang w:val="en-GB"/>
      </w:rPr>
    </w:pPr>
  </w:p>
  <w:p w14:paraId="5AC0BD59" w14:textId="77777777" w:rsidR="00AA74D6" w:rsidRDefault="00AA74D6" w:rsidP="008747E0">
    <w:pPr>
      <w:pStyle w:val="Header"/>
      <w:rPr>
        <w:lang w:val="en-GB"/>
      </w:rPr>
    </w:pPr>
  </w:p>
  <w:p w14:paraId="2F2CEC0E" w14:textId="77777777" w:rsidR="00AA74D6" w:rsidRDefault="00AA74D6" w:rsidP="008747E0">
    <w:pPr>
      <w:pStyle w:val="Header"/>
      <w:rPr>
        <w:lang w:val="en-GB"/>
      </w:rPr>
    </w:pPr>
  </w:p>
  <w:p w14:paraId="69689E10" w14:textId="77777777" w:rsidR="00AA74D6" w:rsidRPr="00ED2A8D" w:rsidRDefault="00AA74D6" w:rsidP="008747E0">
    <w:pPr>
      <w:pStyle w:val="Header"/>
      <w:rPr>
        <w:lang w:val="en-GB"/>
      </w:rPr>
    </w:pPr>
  </w:p>
  <w:p w14:paraId="6D84C8DE" w14:textId="21518684" w:rsidR="00AA74D6" w:rsidRPr="00ED2A8D" w:rsidRDefault="00AA74D6"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0D35" w14:textId="64F57AF9" w:rsidR="004A6127" w:rsidRDefault="004A61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DA59" w14:textId="31989D7E" w:rsidR="007D719D" w:rsidRDefault="007D71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BDA3" w14:textId="46DEC73C" w:rsidR="0036232A" w:rsidRDefault="0036232A" w:rsidP="007D719D">
    <w:pPr>
      <w:pStyle w:val="Header"/>
      <w:tabs>
        <w:tab w:val="right" w:pos="9781"/>
      </w:tabs>
      <w:ind w:right="140"/>
      <w:jc w:val="right"/>
      <w:rPr>
        <w:lang w:val="en-GB"/>
      </w:rPr>
    </w:pPr>
    <w:r>
      <w:rPr>
        <w:noProof/>
        <w:lang w:val="fr-FR" w:eastAsia="fr-FR"/>
      </w:rPr>
      <w:drawing>
        <wp:anchor distT="0" distB="0" distL="114300" distR="114300" simplePos="0" relativeHeight="251657216"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Header"/>
      <w:tabs>
        <w:tab w:val="right" w:pos="9781"/>
      </w:tabs>
      <w:ind w:right="140"/>
      <w:jc w:val="right"/>
      <w:rPr>
        <w:sz w:val="22"/>
        <w:lang w:val="en-GB"/>
      </w:rPr>
    </w:pPr>
  </w:p>
  <w:p w14:paraId="0C61824D" w14:textId="619F8D5A" w:rsidR="00857580" w:rsidRPr="00857D03" w:rsidRDefault="00857580" w:rsidP="007D719D">
    <w:pPr>
      <w:pStyle w:val="Header"/>
      <w:tabs>
        <w:tab w:val="right" w:pos="9781"/>
      </w:tabs>
      <w:ind w:right="140"/>
      <w:jc w:val="right"/>
      <w:rPr>
        <w:sz w:val="18"/>
        <w:szCs w:val="18"/>
        <w:lang w:val="en-GB"/>
      </w:rPr>
    </w:pPr>
  </w:p>
  <w:p w14:paraId="13D07D85" w14:textId="77777777" w:rsidR="00857580" w:rsidRPr="00ED2A8D"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FA3F" w14:textId="1E07F041" w:rsidR="007D719D" w:rsidRDefault="007D7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Capt. Phillip Day">
    <w15:presenceInfo w15:providerId="AD" w15:userId="S::Phil.Day@nlb.org.uk::2003a51a-29f7-4f48-9561-5d9368db24ce"/>
  </w15:person>
  <w15:person w15:author="Phil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MjcxN7M0NDIxNzdX0lEKTi0uzszPAykwqgUAbhgzTiwAAAA="/>
  </w:docVars>
  <w:rsids>
    <w:rsidRoot w:val="00733698"/>
    <w:rsid w:val="00030CB7"/>
    <w:rsid w:val="0007176A"/>
    <w:rsid w:val="00084FFC"/>
    <w:rsid w:val="000C711B"/>
    <w:rsid w:val="000D4C23"/>
    <w:rsid w:val="000D601F"/>
    <w:rsid w:val="000E5B53"/>
    <w:rsid w:val="00102093"/>
    <w:rsid w:val="0013065D"/>
    <w:rsid w:val="001349DB"/>
    <w:rsid w:val="00142771"/>
    <w:rsid w:val="0015314F"/>
    <w:rsid w:val="00156544"/>
    <w:rsid w:val="00192FEB"/>
    <w:rsid w:val="001B1140"/>
    <w:rsid w:val="001C3592"/>
    <w:rsid w:val="001E416D"/>
    <w:rsid w:val="00203BE2"/>
    <w:rsid w:val="002204DA"/>
    <w:rsid w:val="002319D9"/>
    <w:rsid w:val="00245845"/>
    <w:rsid w:val="00265AFA"/>
    <w:rsid w:val="0027175D"/>
    <w:rsid w:val="0028214E"/>
    <w:rsid w:val="002B6679"/>
    <w:rsid w:val="002E518C"/>
    <w:rsid w:val="002F4802"/>
    <w:rsid w:val="002F5E14"/>
    <w:rsid w:val="00304DD8"/>
    <w:rsid w:val="003274DB"/>
    <w:rsid w:val="003476DC"/>
    <w:rsid w:val="003500F2"/>
    <w:rsid w:val="0036232A"/>
    <w:rsid w:val="00362536"/>
    <w:rsid w:val="00366678"/>
    <w:rsid w:val="003A7808"/>
    <w:rsid w:val="003B1456"/>
    <w:rsid w:val="003C04E3"/>
    <w:rsid w:val="003C7C34"/>
    <w:rsid w:val="004028D6"/>
    <w:rsid w:val="00406B02"/>
    <w:rsid w:val="004259CB"/>
    <w:rsid w:val="004324A8"/>
    <w:rsid w:val="00434EE8"/>
    <w:rsid w:val="00441393"/>
    <w:rsid w:val="00456F10"/>
    <w:rsid w:val="004628EB"/>
    <w:rsid w:val="004645CE"/>
    <w:rsid w:val="00480184"/>
    <w:rsid w:val="00482F2F"/>
    <w:rsid w:val="00496E8D"/>
    <w:rsid w:val="004A6127"/>
    <w:rsid w:val="004C7C5C"/>
    <w:rsid w:val="004D25E6"/>
    <w:rsid w:val="004E2F16"/>
    <w:rsid w:val="004F335D"/>
    <w:rsid w:val="004F505B"/>
    <w:rsid w:val="004F5C66"/>
    <w:rsid w:val="004F7BB5"/>
    <w:rsid w:val="00506049"/>
    <w:rsid w:val="00507C48"/>
    <w:rsid w:val="00526234"/>
    <w:rsid w:val="0053726A"/>
    <w:rsid w:val="00537ED8"/>
    <w:rsid w:val="00556CF6"/>
    <w:rsid w:val="00557F5A"/>
    <w:rsid w:val="005806AB"/>
    <w:rsid w:val="005B7365"/>
    <w:rsid w:val="005F1891"/>
    <w:rsid w:val="005F2642"/>
    <w:rsid w:val="006127AC"/>
    <w:rsid w:val="00621203"/>
    <w:rsid w:val="00630131"/>
    <w:rsid w:val="00664F80"/>
    <w:rsid w:val="00666061"/>
    <w:rsid w:val="006745BF"/>
    <w:rsid w:val="00680F99"/>
    <w:rsid w:val="006838DF"/>
    <w:rsid w:val="006A0E04"/>
    <w:rsid w:val="006B6BA8"/>
    <w:rsid w:val="006C2425"/>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A4FC5"/>
    <w:rsid w:val="009210BC"/>
    <w:rsid w:val="00926369"/>
    <w:rsid w:val="0093055B"/>
    <w:rsid w:val="009330EF"/>
    <w:rsid w:val="00935F77"/>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AF2EE3"/>
    <w:rsid w:val="00B02625"/>
    <w:rsid w:val="00B02CC1"/>
    <w:rsid w:val="00B117BD"/>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962DD"/>
    <w:rsid w:val="00EB6F3C"/>
    <w:rsid w:val="00EC1590"/>
    <w:rsid w:val="00EC4025"/>
    <w:rsid w:val="00ED2A8D"/>
    <w:rsid w:val="00EE1297"/>
    <w:rsid w:val="00EF1F90"/>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31921-0A39-461C-A60E-304491E701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027514-0212-4CB2-B5C6-23EE3431C701}">
  <ds:schemaRefs>
    <ds:schemaRef ds:uri="http://schemas.microsoft.com/sharepoint/v3/contenttype/forms"/>
  </ds:schemaRefs>
</ds:datastoreItem>
</file>

<file path=customXml/itemProps3.xml><?xml version="1.0" encoding="utf-8"?>
<ds:datastoreItem xmlns:ds="http://schemas.openxmlformats.org/officeDocument/2006/customXml" ds:itemID="{1C9C4BD6-B988-4025-9134-786EB581EDB1}"/>
</file>

<file path=customXml/itemProps4.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944</Words>
  <Characters>5384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14</cp:revision>
  <cp:lastPrinted>2021-09-03T09:07:00Z</cp:lastPrinted>
  <dcterms:created xsi:type="dcterms:W3CDTF">2021-04-15T12:15:00Z</dcterms:created>
  <dcterms:modified xsi:type="dcterms:W3CDTF">2021-09-03T09:22:00Z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